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56A798" w14:textId="2AC448F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14:paraId="6956A79B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6A799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6A79A" w14:textId="77777777" w:rsidR="0055375D" w:rsidRPr="00F473EF" w:rsidRDefault="003F47A3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3F47A3">
              <w:rPr>
                <w:b/>
                <w:sz w:val="26"/>
                <w:szCs w:val="26"/>
                <w:lang w:val="en-US"/>
              </w:rPr>
              <w:t>203B</w:t>
            </w:r>
            <w:r w:rsidR="00F473EF">
              <w:rPr>
                <w:b/>
                <w:sz w:val="26"/>
                <w:szCs w:val="26"/>
              </w:rPr>
              <w:t>_067</w:t>
            </w:r>
          </w:p>
        </w:tc>
      </w:tr>
      <w:tr w:rsidR="0055375D" w:rsidRPr="00C44B8B" w14:paraId="6956A79E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6A79C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6A79D" w14:textId="77777777" w:rsidR="0055375D" w:rsidRPr="00A333BF" w:rsidRDefault="003A5B5C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0" w:name="Поле1"/>
            <w:r w:rsidRPr="00A333BF">
              <w:rPr>
                <w:b/>
                <w:sz w:val="26"/>
                <w:szCs w:val="26"/>
                <w:lang w:val="en-US"/>
              </w:rPr>
              <w:t>2025464</w:t>
            </w:r>
            <w:r w:rsidR="0055375D" w:rsidRPr="00A333BF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0"/>
          </w:p>
        </w:tc>
      </w:tr>
    </w:tbl>
    <w:tbl>
      <w:tblPr>
        <w:tblW w:w="0" w:type="auto"/>
        <w:jc w:val="right"/>
        <w:tblInd w:w="392" w:type="dxa"/>
        <w:tblLook w:val="04A0" w:firstRow="1" w:lastRow="0" w:firstColumn="1" w:lastColumn="0" w:noHBand="0" w:noVBand="1"/>
      </w:tblPr>
      <w:tblGrid>
        <w:gridCol w:w="5500"/>
      </w:tblGrid>
      <w:tr w:rsidR="00AC12DF" w14:paraId="70B1845A" w14:textId="77777777" w:rsidTr="0053733C">
        <w:trPr>
          <w:jc w:val="right"/>
        </w:trPr>
        <w:tc>
          <w:tcPr>
            <w:tcW w:w="5500" w:type="dxa"/>
            <w:hideMark/>
          </w:tcPr>
          <w:p w14:paraId="5B554128" w14:textId="77777777" w:rsidR="00AC12DF" w:rsidRDefault="00AC12DF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 w:rsidRPr="006A2A48">
              <w:rPr>
                <w:b/>
                <w:sz w:val="24"/>
                <w:szCs w:val="26"/>
              </w:rPr>
              <w:t>«УТВЕРЖДАЮ»</w:t>
            </w:r>
          </w:p>
        </w:tc>
      </w:tr>
      <w:tr w:rsidR="00AC12DF" w:rsidRPr="006A2A48" w14:paraId="68B49198" w14:textId="77777777" w:rsidTr="0053733C">
        <w:trPr>
          <w:jc w:val="right"/>
        </w:trPr>
        <w:tc>
          <w:tcPr>
            <w:tcW w:w="5500" w:type="dxa"/>
            <w:hideMark/>
          </w:tcPr>
          <w:p w14:paraId="652F7551" w14:textId="77777777" w:rsidR="00AC12DF" w:rsidRPr="006A2A48" w:rsidRDefault="00AC12DF" w:rsidP="0053733C">
            <w:pPr>
              <w:tabs>
                <w:tab w:val="right" w:pos="10207"/>
              </w:tabs>
              <w:ind w:left="720" w:right="-2" w:firstLine="0"/>
              <w:jc w:val="right"/>
              <w:rPr>
                <w:sz w:val="24"/>
                <w:szCs w:val="28"/>
              </w:rPr>
            </w:pPr>
            <w:r w:rsidRPr="006A2A48">
              <w:rPr>
                <w:sz w:val="24"/>
                <w:szCs w:val="28"/>
              </w:rPr>
              <w:t>Первый заместитель директора  –</w:t>
            </w:r>
          </w:p>
        </w:tc>
      </w:tr>
      <w:tr w:rsidR="00AC12DF" w:rsidRPr="006A2A48" w14:paraId="78769C0D" w14:textId="77777777" w:rsidTr="0053733C">
        <w:trPr>
          <w:jc w:val="right"/>
        </w:trPr>
        <w:tc>
          <w:tcPr>
            <w:tcW w:w="5500" w:type="dxa"/>
            <w:hideMark/>
          </w:tcPr>
          <w:p w14:paraId="72426702" w14:textId="77777777" w:rsidR="00AC12DF" w:rsidRPr="006A2A48" w:rsidRDefault="00AC12DF" w:rsidP="0053733C">
            <w:pPr>
              <w:ind w:left="720"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главный инженер филиала</w:t>
            </w:r>
          </w:p>
        </w:tc>
      </w:tr>
      <w:tr w:rsidR="00AC12DF" w:rsidRPr="006A2A48" w14:paraId="3318AD5C" w14:textId="77777777" w:rsidTr="0053733C">
        <w:trPr>
          <w:jc w:val="right"/>
        </w:trPr>
        <w:tc>
          <w:tcPr>
            <w:tcW w:w="5500" w:type="dxa"/>
            <w:hideMark/>
          </w:tcPr>
          <w:p w14:paraId="794DA750" w14:textId="77777777" w:rsidR="00AC12DF" w:rsidRPr="006A2A48" w:rsidRDefault="00AC12DF" w:rsidP="0053733C">
            <w:pPr>
              <w:ind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ПАО «МРСК Центра» - «Воронежэнерго»</w:t>
            </w:r>
          </w:p>
        </w:tc>
      </w:tr>
      <w:tr w:rsidR="00AC12DF" w14:paraId="51DDDEB3" w14:textId="77777777" w:rsidTr="0053733C">
        <w:trPr>
          <w:trHeight w:val="430"/>
          <w:jc w:val="right"/>
        </w:trPr>
        <w:tc>
          <w:tcPr>
            <w:tcW w:w="5500" w:type="dxa"/>
            <w:hideMark/>
          </w:tcPr>
          <w:p w14:paraId="54BF81A8" w14:textId="77777777" w:rsidR="00AC12DF" w:rsidRDefault="00AC12DF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  </w:t>
            </w:r>
            <w:r w:rsidRPr="006A2A48">
              <w:rPr>
                <w:b/>
                <w:sz w:val="24"/>
                <w:szCs w:val="28"/>
              </w:rPr>
              <w:t>В. А.  Антонов</w:t>
            </w:r>
          </w:p>
        </w:tc>
      </w:tr>
      <w:tr w:rsidR="00AC12DF" w:rsidRPr="006A2A48" w14:paraId="13AE8F83" w14:textId="77777777" w:rsidTr="0053733C">
        <w:trPr>
          <w:trHeight w:val="407"/>
          <w:jc w:val="right"/>
        </w:trPr>
        <w:tc>
          <w:tcPr>
            <w:tcW w:w="5500" w:type="dxa"/>
            <w:hideMark/>
          </w:tcPr>
          <w:p w14:paraId="47B55C9B" w14:textId="77777777" w:rsidR="00AC12DF" w:rsidRPr="006A2A48" w:rsidRDefault="00AC12DF" w:rsidP="0053733C">
            <w:pPr>
              <w:ind w:right="-2"/>
              <w:rPr>
                <w:caps/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   </w:t>
            </w:r>
            <w:r w:rsidRPr="006A2A48">
              <w:rPr>
                <w:sz w:val="24"/>
                <w:szCs w:val="26"/>
              </w:rPr>
              <w:t>“_______” _______________ 2016 г.</w:t>
            </w:r>
          </w:p>
        </w:tc>
      </w:tr>
    </w:tbl>
    <w:p w14:paraId="6956A7A3" w14:textId="77777777" w:rsidR="0026453A" w:rsidRPr="00697DC5" w:rsidRDefault="0026453A" w:rsidP="0026453A">
      <w:bookmarkStart w:id="1" w:name="_GoBack"/>
      <w:bookmarkEnd w:id="1"/>
    </w:p>
    <w:p w14:paraId="6956A7A4" w14:textId="77777777" w:rsidR="0026453A" w:rsidRPr="00697DC5" w:rsidRDefault="0026453A" w:rsidP="0026453A"/>
    <w:p w14:paraId="6956A7A5" w14:textId="77777777"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14:paraId="6956A7A6" w14:textId="77777777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A333BF">
        <w:rPr>
          <w:b/>
          <w:sz w:val="26"/>
          <w:szCs w:val="26"/>
        </w:rPr>
        <w:t xml:space="preserve"> </w:t>
      </w:r>
      <w:r w:rsidR="00B17760">
        <w:rPr>
          <w:b/>
          <w:sz w:val="26"/>
          <w:szCs w:val="26"/>
        </w:rPr>
        <w:t>(</w:t>
      </w:r>
      <w:r w:rsidR="003A5B5C" w:rsidRPr="00856108">
        <w:rPr>
          <w:b/>
          <w:sz w:val="26"/>
          <w:szCs w:val="26"/>
        </w:rPr>
        <w:t>Болт М10х35 оцинкованный</w:t>
      </w:r>
      <w:r w:rsidR="00B17760">
        <w:rPr>
          <w:b/>
          <w:sz w:val="26"/>
          <w:szCs w:val="26"/>
        </w:rPr>
        <w:t>)</w:t>
      </w:r>
      <w:r w:rsidR="00856108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6956A7A7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6956A7A8" w14:textId="77777777" w:rsidR="00B17760" w:rsidRDefault="00B17760" w:rsidP="00B1776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6956A7A9" w14:textId="77777777" w:rsidR="00B17760" w:rsidRDefault="00B17760" w:rsidP="00B17760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14:paraId="6956A7AA" w14:textId="77777777" w:rsidR="00B17760" w:rsidRDefault="00B17760" w:rsidP="00B17760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6956A7AB" w14:textId="77777777" w:rsidR="00B17760" w:rsidRDefault="00B17760" w:rsidP="00B1776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6956A7AC" w14:textId="77777777" w:rsidR="00B17760" w:rsidRDefault="00B17760" w:rsidP="00B17760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6956A7AD" w14:textId="77777777" w:rsidR="00B17760" w:rsidRDefault="00B17760" w:rsidP="00B1776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6956A7AE" w14:textId="77777777" w:rsidR="00B17760" w:rsidRDefault="00B17760" w:rsidP="00B1776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6956A7AF" w14:textId="77777777" w:rsidR="00B17760" w:rsidRDefault="00B17760" w:rsidP="00B1776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6956A7B0" w14:textId="77777777" w:rsidR="00B17760" w:rsidRDefault="00B17760" w:rsidP="00B1776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6956A7B1" w14:textId="77777777" w:rsidR="00B17760" w:rsidRDefault="00B17760" w:rsidP="00B1776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6956A7B2" w14:textId="77777777" w:rsidR="00B17760" w:rsidRDefault="00B17760" w:rsidP="00B1776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6956A7B3" w14:textId="7A88AA50" w:rsidR="00B17760" w:rsidRDefault="00B17760" w:rsidP="00B1776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метизов для нужд </w:t>
      </w:r>
      <w:r w:rsidR="00AC12DF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6956A7B4" w14:textId="77777777" w:rsidR="00B17760" w:rsidRDefault="00B17760" w:rsidP="00B1776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14:paraId="6956A7B5" w14:textId="77777777" w:rsidR="00B17760" w:rsidRDefault="00B17760" w:rsidP="00B17760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14:paraId="6956A7B6" w14:textId="77777777" w:rsidR="00B17760" w:rsidRDefault="00B17760" w:rsidP="00B17760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6956A7B7" w14:textId="77777777" w:rsidR="00B17760" w:rsidRDefault="00B17760" w:rsidP="00B17760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6956A7B8" w14:textId="77777777" w:rsidR="00B17760" w:rsidRDefault="00B17760" w:rsidP="00B17760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6956A7B9" w14:textId="77777777" w:rsidR="00B17760" w:rsidRDefault="00B17760" w:rsidP="00B17760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6956A7BA" w14:textId="77777777" w:rsidR="00B17760" w:rsidRDefault="00B17760" w:rsidP="00B17760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6956A7BB" w14:textId="77777777" w:rsidR="00B17760" w:rsidRDefault="00B17760" w:rsidP="00B17760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6956A7BC" w14:textId="77777777" w:rsidR="00B17760" w:rsidRDefault="00B17760" w:rsidP="00B1776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14:paraId="6956A7BD" w14:textId="77777777" w:rsidR="00B17760" w:rsidRDefault="00B17760" w:rsidP="00B1776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6956A7BE" w14:textId="77777777" w:rsidR="00B17760" w:rsidRDefault="00B17760" w:rsidP="00B17760">
      <w:pPr>
        <w:spacing w:line="276" w:lineRule="auto"/>
        <w:rPr>
          <w:sz w:val="24"/>
          <w:szCs w:val="24"/>
        </w:rPr>
      </w:pPr>
    </w:p>
    <w:p w14:paraId="6956A7BF" w14:textId="77777777" w:rsidR="00B17760" w:rsidRDefault="00B17760" w:rsidP="00B1776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6956A7C0" w14:textId="77777777" w:rsidR="00B17760" w:rsidRDefault="00B17760" w:rsidP="00B1776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6956A7C1" w14:textId="77777777" w:rsidR="00B17760" w:rsidRDefault="00B17760" w:rsidP="00B1776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956A7C2" w14:textId="77777777" w:rsidR="00B17760" w:rsidRDefault="00B17760" w:rsidP="00B1776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6956A7C3" w14:textId="77777777" w:rsidR="00B17760" w:rsidRDefault="00B17760" w:rsidP="00B1776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6956A7C4" w14:textId="77777777" w:rsidR="00B17760" w:rsidRDefault="00B17760" w:rsidP="00B1776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956A7C5" w14:textId="77777777" w:rsidR="00B17760" w:rsidRDefault="00B17760" w:rsidP="00B1776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6956A7C6" w14:textId="77777777" w:rsidR="00B17760" w:rsidRDefault="00B17760" w:rsidP="00B1776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6956A7C7" w14:textId="77777777" w:rsidR="00B17760" w:rsidRDefault="00B17760" w:rsidP="00B1776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6956A7C8" w14:textId="77777777" w:rsidR="00B17760" w:rsidRDefault="00B17760" w:rsidP="00B1776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6956A7C9" w14:textId="77777777" w:rsidR="00B17760" w:rsidRDefault="00B17760" w:rsidP="00B1776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6956A7CA" w14:textId="77777777" w:rsidR="00B17760" w:rsidRDefault="00B17760" w:rsidP="00B17760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6956A7CB" w14:textId="77777777" w:rsidR="00B17760" w:rsidRDefault="00B17760" w:rsidP="00B17760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6956A7CC" w14:textId="77777777" w:rsidR="00B17760" w:rsidRDefault="00B17760" w:rsidP="00B17760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6956A7CD" w14:textId="695C96A2" w:rsidR="00B17760" w:rsidRDefault="00B17760" w:rsidP="00B1776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AC12DF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6956A7CE" w14:textId="77777777" w:rsidR="00B17760" w:rsidRDefault="00B17760" w:rsidP="00B17760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6956A7CF" w14:textId="77777777" w:rsidR="00B17760" w:rsidRDefault="00B17760" w:rsidP="00B17760">
      <w:pPr>
        <w:rPr>
          <w:sz w:val="26"/>
          <w:szCs w:val="26"/>
        </w:rPr>
      </w:pPr>
    </w:p>
    <w:p w14:paraId="6956A7D0" w14:textId="77777777" w:rsidR="00B17760" w:rsidRDefault="00B17760" w:rsidP="00B17760">
      <w:pPr>
        <w:rPr>
          <w:sz w:val="26"/>
          <w:szCs w:val="26"/>
        </w:rPr>
      </w:pPr>
    </w:p>
    <w:p w14:paraId="5BE9B218" w14:textId="77777777" w:rsidR="00AC12DF" w:rsidRPr="00CB6078" w:rsidRDefault="00AC12DF" w:rsidP="00AC12DF">
      <w:pPr>
        <w:ind w:firstLine="0"/>
        <w:rPr>
          <w:sz w:val="22"/>
          <w:szCs w:val="22"/>
        </w:rPr>
      </w:pPr>
      <w:r>
        <w:rPr>
          <w:sz w:val="26"/>
          <w:szCs w:val="26"/>
        </w:rPr>
        <w:t>Начальник УРС                                                                               С. Ю. Синельников</w:t>
      </w:r>
    </w:p>
    <w:p w14:paraId="2F62197D" w14:textId="77777777" w:rsidR="00AC12DF" w:rsidRPr="00CB6078" w:rsidRDefault="00AC12DF" w:rsidP="00AC12DF">
      <w:pPr>
        <w:ind w:firstLine="0"/>
        <w:rPr>
          <w:sz w:val="26"/>
          <w:szCs w:val="26"/>
        </w:rPr>
      </w:pPr>
    </w:p>
    <w:p w14:paraId="6956A7D3" w14:textId="77777777" w:rsidR="008F73A3" w:rsidRPr="00697DC5" w:rsidRDefault="008F73A3" w:rsidP="00B17760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49B10F" w14:textId="77777777" w:rsidR="00593483" w:rsidRDefault="00593483">
      <w:r>
        <w:separator/>
      </w:r>
    </w:p>
  </w:endnote>
  <w:endnote w:type="continuationSeparator" w:id="0">
    <w:p w14:paraId="67F29521" w14:textId="77777777" w:rsidR="00593483" w:rsidRDefault="00593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8E34B1" w14:textId="77777777" w:rsidR="00593483" w:rsidRDefault="00593483">
      <w:r>
        <w:separator/>
      </w:r>
    </w:p>
  </w:footnote>
  <w:footnote w:type="continuationSeparator" w:id="0">
    <w:p w14:paraId="7F0D28E1" w14:textId="77777777" w:rsidR="00593483" w:rsidRDefault="005934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56A7D8" w14:textId="77777777" w:rsidR="00AD7048" w:rsidRDefault="00BA36B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6956A7D9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B5C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38E4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59DB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296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4DA8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5B5C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7A3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3483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2B0D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08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20D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3BF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12DF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17760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36B5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6CDC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9BC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67A76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760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473EF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56A7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46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74588-F0E9-4CCD-A04E-06DAA55E64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349893-EDEB-488D-B091-E50B59AC1CE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68416F24-25EB-406E-8781-45912D68CD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7EB6F9-DAE5-44C2-9012-1B178C262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0</TotalTime>
  <Pages>3</Pages>
  <Words>877</Words>
  <Characters>5002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Болгова Лидия Николаевна</cp:lastModifiedBy>
  <cp:revision>3</cp:revision>
  <cp:lastPrinted>2010-09-30T13:29:00Z</cp:lastPrinted>
  <dcterms:created xsi:type="dcterms:W3CDTF">2016-09-28T08:31:00Z</dcterms:created>
  <dcterms:modified xsi:type="dcterms:W3CDTF">2016-09-28T10:29:00Z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